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338A07DB"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085F96">
        <w:rPr>
          <w:rStyle w:val="Strong"/>
          <w:b/>
          <w:bCs w:val="0"/>
          <w:sz w:val="24"/>
          <w:szCs w:val="24"/>
        </w:rPr>
        <w:t>23-SS009</w:t>
      </w:r>
      <w:r w:rsidR="00AF626D">
        <w:rPr>
          <w:rStyle w:val="Strong"/>
          <w:b/>
          <w:bCs w:val="0"/>
          <w:sz w:val="24"/>
          <w:szCs w:val="24"/>
        </w:rPr>
        <w:t>-2</w:t>
      </w:r>
      <w:r w:rsidR="00085F96">
        <w:rPr>
          <w:rStyle w:val="Strong"/>
          <w:b/>
          <w:bCs w:val="0"/>
          <w:sz w:val="24"/>
          <w:szCs w:val="24"/>
        </w:rPr>
        <w:t>2</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w:t>
      </w:r>
      <w:proofErr w:type="gramStart"/>
      <w:r w:rsidRPr="00784610">
        <w:rPr>
          <w:rFonts w:ascii="Calibri" w:hAnsi="Calibri" w:cs="Calibri"/>
          <w:lang w:val="en-GB"/>
        </w:rPr>
        <w:t>Technical</w:t>
      </w:r>
      <w:proofErr w:type="gramEnd"/>
      <w:r w:rsidRPr="00784610">
        <w:rPr>
          <w:rFonts w:ascii="Calibri" w:hAnsi="Calibri" w:cs="Calibri"/>
          <w:lang w:val="en-GB"/>
        </w:rPr>
        <w:t xml:space="preserve">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21080399" w14:textId="01353650" w:rsidR="003C7C6D" w:rsidRPr="00784610" w:rsidRDefault="003C7C6D" w:rsidP="003C1765">
      <w:pPr>
        <w:spacing w:before="120"/>
        <w:jc w:val="both"/>
        <w:rPr>
          <w:b/>
          <w:i/>
          <w:color w:val="FF0000"/>
          <w:lang w:val="en-GB"/>
        </w:rPr>
      </w:pP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12667E27"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w:t>
      </w:r>
      <w:r w:rsidRPr="00AF626D">
        <w:rPr>
          <w:rFonts w:ascii="Calibri" w:hAnsi="Calibri" w:cs="Calibri"/>
          <w:lang w:val="en-GB"/>
        </w:rPr>
        <w:t>Reference</w:t>
      </w:r>
      <w:r w:rsidRPr="00AF626D">
        <w:rPr>
          <w:rFonts w:ascii="Calibri" w:hAnsi="Calibri" w:cs="Calibri"/>
          <w:lang w:val="en-GB" w:eastAsia="ko-KR"/>
        </w:rPr>
        <w:t xml:space="preserve">. </w:t>
      </w:r>
      <w:r w:rsidR="00D67AEA" w:rsidRPr="00AF626D">
        <w:rPr>
          <w:rFonts w:ascii="Calibri" w:hAnsi="Calibri" w:cs="Calibri"/>
          <w:lang w:val="en-GB" w:eastAsia="ko-KR"/>
        </w:rPr>
        <w:t xml:space="preserve">The detailed </w:t>
      </w:r>
      <w:r w:rsidR="00103F13" w:rsidRPr="00AF626D">
        <w:rPr>
          <w:rFonts w:ascii="Calibri" w:hAnsi="Calibri" w:cs="Calibri"/>
          <w:lang w:val="en-GB" w:eastAsia="ko-KR"/>
        </w:rPr>
        <w:t xml:space="preserve">technical </w:t>
      </w:r>
      <w:r w:rsidR="00D67AEA" w:rsidRPr="00AF626D">
        <w:rPr>
          <w:rFonts w:ascii="Calibri" w:hAnsi="Calibri" w:cs="Calibri"/>
          <w:lang w:val="en-GB" w:eastAsia="ko-KR"/>
        </w:rPr>
        <w:t>evaluat</w:t>
      </w:r>
      <w:r w:rsidR="00103F13" w:rsidRPr="00AF626D">
        <w:rPr>
          <w:rFonts w:ascii="Calibri" w:hAnsi="Calibri" w:cs="Calibri"/>
          <w:lang w:val="en-GB" w:eastAsia="ko-KR"/>
        </w:rPr>
        <w:t xml:space="preserve">ion criteria and possible </w:t>
      </w:r>
      <w:r w:rsidR="00D67AEA" w:rsidRPr="00AF626D">
        <w:rPr>
          <w:rFonts w:ascii="Calibri" w:hAnsi="Calibri" w:cs="Calibri"/>
          <w:lang w:val="en-GB" w:eastAsia="ko-KR"/>
        </w:rPr>
        <w:t>score</w:t>
      </w:r>
      <w:r w:rsidR="00103F13" w:rsidRPr="00AF626D">
        <w:rPr>
          <w:rFonts w:ascii="Calibri" w:hAnsi="Calibri" w:cs="Calibri"/>
          <w:lang w:val="en-GB" w:eastAsia="ko-KR"/>
        </w:rPr>
        <w:t>s</w:t>
      </w:r>
      <w:r w:rsidR="00D67AEA" w:rsidRPr="00AF626D">
        <w:rPr>
          <w:rFonts w:ascii="Calibri" w:hAnsi="Calibri" w:cs="Calibri"/>
          <w:lang w:val="en-GB" w:eastAsia="ko-KR"/>
        </w:rPr>
        <w:t xml:space="preserve"> for each are </w:t>
      </w:r>
      <w:r w:rsidR="007F719F" w:rsidRPr="00AF626D">
        <w:rPr>
          <w:rFonts w:ascii="Calibri" w:hAnsi="Calibri" w:cs="Calibri"/>
          <w:lang w:val="en-GB" w:eastAsia="ko-KR"/>
        </w:rPr>
        <w:t>as follows</w:t>
      </w:r>
      <w:r w:rsidR="00D67AEA" w:rsidRPr="00AF626D">
        <w:rPr>
          <w:rFonts w:ascii="Calibri" w:hAnsi="Calibri" w:cs="Calibri"/>
          <w:lang w:val="en-GB" w:eastAsia="ko-KR"/>
        </w:rPr>
        <w:t>:</w:t>
      </w:r>
    </w:p>
    <w:tbl>
      <w:tblPr>
        <w:tblpPr w:leftFromText="142" w:rightFromText="142" w:vertAnchor="text" w:horzAnchor="margin"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AF626D" w:rsidRPr="00AF626D" w14:paraId="213377C4" w14:textId="77777777" w:rsidTr="00AF626D">
        <w:trPr>
          <w:cantSplit/>
          <w:tblHeader/>
        </w:trPr>
        <w:tc>
          <w:tcPr>
            <w:tcW w:w="2430" w:type="dxa"/>
            <w:shd w:val="clear" w:color="auto" w:fill="FFFF00"/>
            <w:vAlign w:val="center"/>
          </w:tcPr>
          <w:p w14:paraId="3CDC13DD"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Major Criteria</w:t>
            </w:r>
          </w:p>
        </w:tc>
        <w:tc>
          <w:tcPr>
            <w:tcW w:w="5367" w:type="dxa"/>
            <w:shd w:val="clear" w:color="auto" w:fill="FFFF00"/>
            <w:vAlign w:val="center"/>
          </w:tcPr>
          <w:p w14:paraId="61F2DE99"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Details &amp; Sub-Criteria</w:t>
            </w:r>
          </w:p>
        </w:tc>
        <w:tc>
          <w:tcPr>
            <w:tcW w:w="1360" w:type="dxa"/>
            <w:shd w:val="clear" w:color="auto" w:fill="FFFF00"/>
            <w:vAlign w:val="center"/>
          </w:tcPr>
          <w:p w14:paraId="3D528134"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Possible Score</w:t>
            </w:r>
          </w:p>
        </w:tc>
      </w:tr>
      <w:tr w:rsidR="00AF626D" w:rsidRPr="00AF626D" w14:paraId="7849A091" w14:textId="77777777" w:rsidTr="00AF626D">
        <w:trPr>
          <w:cantSplit/>
          <w:tblHeader/>
        </w:trPr>
        <w:tc>
          <w:tcPr>
            <w:tcW w:w="2430" w:type="dxa"/>
            <w:shd w:val="clear" w:color="auto" w:fill="FFFF00"/>
            <w:vAlign w:val="center"/>
          </w:tcPr>
          <w:p w14:paraId="4E8665CE" w14:textId="77777777" w:rsidR="00AF626D" w:rsidRPr="00AF626D" w:rsidRDefault="00AF626D" w:rsidP="00AF626D">
            <w:pPr>
              <w:rPr>
                <w:rFonts w:asciiTheme="minorHAnsi" w:hAnsiTheme="minorHAnsi"/>
                <w:kern w:val="2"/>
                <w:sz w:val="22"/>
                <w:szCs w:val="22"/>
                <w:lang w:val="en-GB"/>
              </w:rPr>
            </w:pPr>
            <w:r w:rsidRPr="00AF626D">
              <w:rPr>
                <w:rFonts w:asciiTheme="minorHAnsi" w:hAnsiTheme="minorHAnsi"/>
                <w:kern w:val="2"/>
                <w:sz w:val="22"/>
                <w:szCs w:val="22"/>
                <w:lang w:val="en-GB"/>
              </w:rPr>
              <w:t>Shipping line’s seaworthiness and capacity to safely transport students</w:t>
            </w:r>
          </w:p>
        </w:tc>
        <w:tc>
          <w:tcPr>
            <w:tcW w:w="5367" w:type="dxa"/>
            <w:shd w:val="clear" w:color="auto" w:fill="FFFF00"/>
          </w:tcPr>
          <w:p w14:paraId="14FC743E" w14:textId="77777777" w:rsidR="00AF626D" w:rsidRPr="00AF626D" w:rsidRDefault="00AF626D" w:rsidP="00AF626D">
            <w:pPr>
              <w:numPr>
                <w:ilvl w:val="0"/>
                <w:numId w:val="3"/>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Valid license to trade</w:t>
            </w:r>
          </w:p>
          <w:p w14:paraId="056B1BEE" w14:textId="77777777" w:rsidR="00AF626D" w:rsidRDefault="00AF626D" w:rsidP="00AF626D">
            <w:pPr>
              <w:numPr>
                <w:ilvl w:val="0"/>
                <w:numId w:val="3"/>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Valid license of seaworthiness</w:t>
            </w:r>
          </w:p>
          <w:p w14:paraId="0052D19B" w14:textId="2AFD9DB8" w:rsidR="00CF29B0" w:rsidRDefault="00861AB0" w:rsidP="00AF626D">
            <w:pPr>
              <w:numPr>
                <w:ilvl w:val="0"/>
                <w:numId w:val="3"/>
              </w:numPr>
              <w:rPr>
                <w:rFonts w:asciiTheme="minorHAnsi" w:hAnsiTheme="minorHAnsi"/>
                <w:kern w:val="2"/>
                <w:sz w:val="22"/>
                <w:szCs w:val="22"/>
                <w:lang w:val="en-GB" w:eastAsia="ko-KR"/>
              </w:rPr>
            </w:pPr>
            <w:r w:rsidRPr="00861AB0">
              <w:rPr>
                <w:rFonts w:asciiTheme="minorHAnsi" w:hAnsiTheme="minorHAnsi"/>
                <w:color w:val="FF0000"/>
                <w:kern w:val="2"/>
                <w:sz w:val="22"/>
                <w:szCs w:val="22"/>
                <w:lang w:val="en-GB" w:eastAsia="ko-KR"/>
              </w:rPr>
              <w:t>Average</w:t>
            </w:r>
            <w:r>
              <w:rPr>
                <w:rFonts w:asciiTheme="minorHAnsi" w:hAnsiTheme="minorHAnsi"/>
                <w:kern w:val="2"/>
                <w:sz w:val="22"/>
                <w:szCs w:val="22"/>
                <w:lang w:val="en-GB" w:eastAsia="ko-KR"/>
              </w:rPr>
              <w:t xml:space="preserve"> </w:t>
            </w:r>
            <w:r w:rsidR="00CF29B0">
              <w:rPr>
                <w:rFonts w:asciiTheme="minorHAnsi" w:hAnsiTheme="minorHAnsi"/>
                <w:kern w:val="2"/>
                <w:sz w:val="22"/>
                <w:szCs w:val="22"/>
                <w:lang w:val="en-GB" w:eastAsia="ko-KR"/>
              </w:rPr>
              <w:t>Speed of ship</w:t>
            </w:r>
          </w:p>
          <w:p w14:paraId="4634796F" w14:textId="77777777" w:rsidR="00C762DF" w:rsidRDefault="00CF29B0" w:rsidP="00C762DF">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Capacity of ship (Gross tonnage)</w:t>
            </w:r>
          </w:p>
          <w:p w14:paraId="34043149" w14:textId="466C5CE4" w:rsidR="002F3071" w:rsidRPr="00C762DF" w:rsidRDefault="002F3071" w:rsidP="00C762DF">
            <w:pPr>
              <w:numPr>
                <w:ilvl w:val="0"/>
                <w:numId w:val="3"/>
              </w:numPr>
              <w:rPr>
                <w:rFonts w:asciiTheme="minorHAnsi" w:hAnsiTheme="minorHAnsi"/>
                <w:kern w:val="2"/>
                <w:sz w:val="22"/>
                <w:szCs w:val="22"/>
                <w:lang w:val="en-GB" w:eastAsia="ko-KR"/>
              </w:rPr>
            </w:pPr>
            <w:r w:rsidRPr="00C762DF">
              <w:rPr>
                <w:rFonts w:asciiTheme="minorHAnsi" w:hAnsiTheme="minorHAnsi"/>
                <w:color w:val="FF0000"/>
                <w:kern w:val="2"/>
                <w:sz w:val="22"/>
                <w:szCs w:val="22"/>
                <w:lang w:val="en-GB" w:eastAsia="ko-KR"/>
              </w:rPr>
              <w:t>Capacity of work boat (how many people or cargoes in tonnage can accommodate or carry)</w:t>
            </w:r>
          </w:p>
        </w:tc>
        <w:tc>
          <w:tcPr>
            <w:tcW w:w="1360" w:type="dxa"/>
            <w:shd w:val="clear" w:color="auto" w:fill="FFFF00"/>
            <w:vAlign w:val="center"/>
          </w:tcPr>
          <w:p w14:paraId="1FE3914B" w14:textId="77777777" w:rsidR="00AF626D" w:rsidRPr="00AF626D" w:rsidRDefault="00AF626D" w:rsidP="00AF626D">
            <w:pPr>
              <w:jc w:val="center"/>
              <w:rPr>
                <w:rFonts w:asciiTheme="minorHAnsi" w:hAnsiTheme="minorHAnsi"/>
                <w:kern w:val="2"/>
                <w:sz w:val="22"/>
                <w:szCs w:val="22"/>
                <w:lang w:val="en-GB"/>
              </w:rPr>
            </w:pPr>
            <w:r w:rsidRPr="00AF626D">
              <w:rPr>
                <w:rFonts w:asciiTheme="minorHAnsi" w:hAnsiTheme="minorHAnsi"/>
                <w:kern w:val="2"/>
                <w:sz w:val="22"/>
                <w:szCs w:val="22"/>
                <w:lang w:val="en-GB"/>
              </w:rPr>
              <w:t>40</w:t>
            </w:r>
          </w:p>
        </w:tc>
      </w:tr>
      <w:tr w:rsidR="00AF626D" w:rsidRPr="00AF626D" w14:paraId="5A6379C1" w14:textId="77777777" w:rsidTr="00AF626D">
        <w:trPr>
          <w:cantSplit/>
          <w:tblHeader/>
        </w:trPr>
        <w:tc>
          <w:tcPr>
            <w:tcW w:w="2430" w:type="dxa"/>
            <w:shd w:val="clear" w:color="auto" w:fill="FFFF00"/>
            <w:vAlign w:val="center"/>
          </w:tcPr>
          <w:p w14:paraId="3BA1CEF7" w14:textId="77777777" w:rsidR="00AF626D" w:rsidRPr="00AF626D" w:rsidRDefault="00AF626D" w:rsidP="00AF626D">
            <w:pPr>
              <w:rPr>
                <w:rFonts w:asciiTheme="minorHAnsi" w:hAnsiTheme="minorHAnsi"/>
                <w:kern w:val="2"/>
                <w:sz w:val="22"/>
                <w:szCs w:val="22"/>
                <w:lang w:val="en-GB"/>
              </w:rPr>
            </w:pPr>
            <w:r w:rsidRPr="00AF626D">
              <w:rPr>
                <w:rFonts w:asciiTheme="minorHAnsi" w:hAnsiTheme="minorHAnsi"/>
                <w:kern w:val="2"/>
                <w:sz w:val="22"/>
                <w:szCs w:val="22"/>
                <w:lang w:val="en-GB"/>
              </w:rPr>
              <w:t>Delivery time</w:t>
            </w:r>
          </w:p>
        </w:tc>
        <w:tc>
          <w:tcPr>
            <w:tcW w:w="5367" w:type="dxa"/>
            <w:shd w:val="clear" w:color="auto" w:fill="FFFF00"/>
          </w:tcPr>
          <w:p w14:paraId="7956AB49" w14:textId="2DDEA834" w:rsidR="002F3071" w:rsidRPr="00C762DF" w:rsidRDefault="002F3071" w:rsidP="002F3071">
            <w:pPr>
              <w:numPr>
                <w:ilvl w:val="0"/>
                <w:numId w:val="4"/>
              </w:numPr>
              <w:rPr>
                <w:rFonts w:asciiTheme="minorHAnsi" w:hAnsiTheme="minorHAnsi"/>
                <w:color w:val="FF0000"/>
                <w:kern w:val="2"/>
                <w:sz w:val="22"/>
                <w:szCs w:val="22"/>
                <w:lang w:val="en-GB" w:eastAsia="ko-KR"/>
              </w:rPr>
            </w:pPr>
            <w:r w:rsidRPr="00C762DF">
              <w:rPr>
                <w:rFonts w:asciiTheme="minorHAnsi" w:hAnsiTheme="minorHAnsi"/>
                <w:color w:val="FF0000"/>
                <w:kern w:val="2"/>
                <w:sz w:val="22"/>
                <w:szCs w:val="22"/>
                <w:lang w:val="en-GB" w:eastAsia="ko-KR"/>
              </w:rPr>
              <w:t>Route plan</w:t>
            </w:r>
            <w:r w:rsidR="00C762DF">
              <w:rPr>
                <w:rFonts w:asciiTheme="minorHAnsi" w:hAnsiTheme="minorHAnsi"/>
                <w:color w:val="FF0000"/>
                <w:kern w:val="2"/>
                <w:sz w:val="22"/>
                <w:szCs w:val="22"/>
                <w:lang w:val="en-GB" w:eastAsia="ko-KR"/>
              </w:rPr>
              <w:t xml:space="preserve"> or Passage Plan</w:t>
            </w:r>
          </w:p>
          <w:p w14:paraId="498DAFF9" w14:textId="518F1648" w:rsidR="00AF626D" w:rsidRPr="002F3071" w:rsidRDefault="00AF626D" w:rsidP="002F3071">
            <w:pPr>
              <w:numPr>
                <w:ilvl w:val="0"/>
                <w:numId w:val="4"/>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The delivery time of the tendered routes should be within reasonable duration</w:t>
            </w:r>
            <w:r w:rsidRPr="002F3071">
              <w:rPr>
                <w:rFonts w:asciiTheme="minorHAnsi" w:hAnsiTheme="minorHAnsi"/>
                <w:kern w:val="2"/>
                <w:sz w:val="22"/>
                <w:szCs w:val="22"/>
                <w:lang w:val="en-GB" w:eastAsia="ko-KR"/>
              </w:rPr>
              <w:t xml:space="preserve"> </w:t>
            </w:r>
          </w:p>
        </w:tc>
        <w:tc>
          <w:tcPr>
            <w:tcW w:w="1360" w:type="dxa"/>
            <w:shd w:val="clear" w:color="auto" w:fill="FFFF00"/>
            <w:vAlign w:val="center"/>
          </w:tcPr>
          <w:p w14:paraId="5BA4BFEB" w14:textId="2A15629E" w:rsidR="00AF626D" w:rsidRPr="00AF626D" w:rsidRDefault="006312B0" w:rsidP="00AF626D">
            <w:pPr>
              <w:jc w:val="center"/>
              <w:rPr>
                <w:rFonts w:asciiTheme="minorHAnsi" w:hAnsiTheme="minorHAnsi"/>
                <w:kern w:val="2"/>
                <w:sz w:val="22"/>
                <w:szCs w:val="22"/>
                <w:lang w:val="en-GB"/>
              </w:rPr>
            </w:pPr>
            <w:r>
              <w:rPr>
                <w:rFonts w:asciiTheme="minorHAnsi" w:hAnsiTheme="minorHAnsi"/>
                <w:kern w:val="2"/>
                <w:sz w:val="22"/>
                <w:szCs w:val="22"/>
                <w:lang w:val="en-GB"/>
              </w:rPr>
              <w:t>30</w:t>
            </w:r>
          </w:p>
        </w:tc>
      </w:tr>
      <w:tr w:rsidR="006312B0" w:rsidRPr="00AF626D" w14:paraId="321C6B6F" w14:textId="77777777" w:rsidTr="00AF626D">
        <w:trPr>
          <w:cantSplit/>
          <w:tblHeader/>
        </w:trPr>
        <w:tc>
          <w:tcPr>
            <w:tcW w:w="2430" w:type="dxa"/>
            <w:shd w:val="clear" w:color="auto" w:fill="FFFF00"/>
            <w:vAlign w:val="center"/>
          </w:tcPr>
          <w:p w14:paraId="1C9A7ED9" w14:textId="47B49FF2" w:rsidR="006312B0" w:rsidRPr="00AF626D" w:rsidRDefault="006312B0" w:rsidP="00AF626D">
            <w:pPr>
              <w:rPr>
                <w:rFonts w:asciiTheme="minorHAnsi" w:hAnsiTheme="minorHAnsi"/>
                <w:kern w:val="2"/>
                <w:sz w:val="22"/>
                <w:szCs w:val="22"/>
                <w:lang w:val="en-GB"/>
              </w:rPr>
            </w:pPr>
            <w:r>
              <w:rPr>
                <w:rFonts w:asciiTheme="minorHAnsi" w:hAnsiTheme="minorHAnsi"/>
                <w:kern w:val="2"/>
                <w:sz w:val="22"/>
                <w:szCs w:val="22"/>
                <w:lang w:val="en-GB"/>
              </w:rPr>
              <w:t>Passenger capacity</w:t>
            </w:r>
          </w:p>
        </w:tc>
        <w:tc>
          <w:tcPr>
            <w:tcW w:w="5367" w:type="dxa"/>
            <w:shd w:val="clear" w:color="auto" w:fill="FFFF00"/>
          </w:tcPr>
          <w:p w14:paraId="6E0109B2" w14:textId="5B3BBB67" w:rsidR="006312B0" w:rsidRPr="00AF626D" w:rsidRDefault="006312B0" w:rsidP="00AF626D">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Should provide passenger capacity for the safety of transport students.</w:t>
            </w:r>
          </w:p>
        </w:tc>
        <w:tc>
          <w:tcPr>
            <w:tcW w:w="1360" w:type="dxa"/>
            <w:shd w:val="clear" w:color="auto" w:fill="FFFF00"/>
            <w:vAlign w:val="center"/>
          </w:tcPr>
          <w:p w14:paraId="38DDDAB7" w14:textId="04E9F13A" w:rsidR="006312B0" w:rsidRPr="00AF626D" w:rsidRDefault="006312B0" w:rsidP="00AF626D">
            <w:pPr>
              <w:jc w:val="center"/>
              <w:rPr>
                <w:rFonts w:asciiTheme="minorHAnsi" w:hAnsiTheme="minorHAnsi"/>
                <w:kern w:val="2"/>
                <w:sz w:val="22"/>
                <w:szCs w:val="22"/>
                <w:lang w:val="en-GB"/>
              </w:rPr>
            </w:pPr>
            <w:r>
              <w:rPr>
                <w:rFonts w:asciiTheme="minorHAnsi" w:hAnsiTheme="minorHAnsi"/>
                <w:kern w:val="2"/>
                <w:sz w:val="22"/>
                <w:szCs w:val="22"/>
                <w:lang w:val="en-GB"/>
              </w:rPr>
              <w:t>30</w:t>
            </w:r>
          </w:p>
        </w:tc>
      </w:tr>
      <w:tr w:rsidR="00AF626D" w:rsidRPr="00AF626D" w14:paraId="1179DFAA" w14:textId="77777777" w:rsidTr="00AF626D">
        <w:trPr>
          <w:cantSplit/>
          <w:trHeight w:val="650"/>
          <w:tblHeader/>
        </w:trPr>
        <w:tc>
          <w:tcPr>
            <w:tcW w:w="7797" w:type="dxa"/>
            <w:gridSpan w:val="2"/>
            <w:shd w:val="clear" w:color="auto" w:fill="FFFF00"/>
            <w:vAlign w:val="center"/>
          </w:tcPr>
          <w:p w14:paraId="3542C3B8" w14:textId="77777777" w:rsidR="00AF626D" w:rsidRPr="00AF626D" w:rsidRDefault="00AF626D" w:rsidP="00AF626D">
            <w:pPr>
              <w:jc w:val="both"/>
              <w:rPr>
                <w:rFonts w:ascii="Calibri" w:hAnsi="Calibri" w:cs="Calibri"/>
                <w:kern w:val="2"/>
                <w:lang w:val="en-GB" w:eastAsia="ko-KR"/>
              </w:rPr>
            </w:pPr>
            <w:r w:rsidRPr="00AF626D">
              <w:rPr>
                <w:rFonts w:ascii="Calibri" w:hAnsi="Calibri" w:cs="Calibri"/>
                <w:b/>
                <w:kern w:val="2"/>
                <w:lang w:val="en-GB" w:eastAsia="ko-KR"/>
              </w:rPr>
              <w:t>Total Possible Technical Score</w:t>
            </w:r>
          </w:p>
        </w:tc>
        <w:tc>
          <w:tcPr>
            <w:tcW w:w="1360" w:type="dxa"/>
            <w:shd w:val="clear" w:color="auto" w:fill="FFFF00"/>
            <w:vAlign w:val="center"/>
          </w:tcPr>
          <w:p w14:paraId="5D5B452E" w14:textId="77777777" w:rsidR="00AF626D" w:rsidRPr="00AF626D" w:rsidRDefault="00AF626D" w:rsidP="00AF626D">
            <w:pPr>
              <w:jc w:val="center"/>
              <w:rPr>
                <w:rFonts w:ascii="Calibri" w:hAnsi="Calibri" w:cs="Calibri"/>
                <w:b/>
                <w:kern w:val="2"/>
                <w:lang w:val="en-GB" w:eastAsia="ko-KR"/>
              </w:rPr>
            </w:pPr>
            <w:r w:rsidRPr="00AF626D">
              <w:rPr>
                <w:rFonts w:ascii="Calibri" w:hAnsi="Calibri" w:cs="Calibri"/>
                <w:b/>
                <w:kern w:val="2"/>
                <w:lang w:val="en-GB" w:eastAsia="ko-KR"/>
              </w:rPr>
              <w:t>100</w:t>
            </w:r>
          </w:p>
        </w:tc>
      </w:tr>
    </w:tbl>
    <w:p w14:paraId="01024E20" w14:textId="77777777" w:rsidR="00AF626D" w:rsidRPr="00AF626D" w:rsidRDefault="00AF626D" w:rsidP="00ED3FDE">
      <w:pPr>
        <w:spacing w:after="240"/>
        <w:jc w:val="both"/>
        <w:rPr>
          <w:lang w:val="en-GB"/>
        </w:rPr>
      </w:pPr>
    </w:p>
    <w:p w14:paraId="39EAB612" w14:textId="77777777" w:rsidR="00AF626D" w:rsidRDefault="00AF626D" w:rsidP="008E3CC3">
      <w:pPr>
        <w:spacing w:before="120"/>
        <w:rPr>
          <w:rFonts w:ascii="Calibri" w:hAnsi="Calibri" w:cs="Calibri"/>
          <w:lang w:val="en-GB" w:eastAsia="ko-KR"/>
        </w:rPr>
      </w:pPr>
    </w:p>
    <w:p w14:paraId="61DCED84" w14:textId="231D664F"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lastRenderedPageBreak/>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7F98" w14:textId="77777777" w:rsidR="000C0214" w:rsidRDefault="000C0214">
      <w:r>
        <w:separator/>
      </w:r>
    </w:p>
  </w:endnote>
  <w:endnote w:type="continuationSeparator" w:id="0">
    <w:p w14:paraId="38A577D1" w14:textId="77777777" w:rsidR="000C0214" w:rsidRDefault="000C0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C34D4D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C685F" w:rsidRPr="007C685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C685F" w:rsidRPr="007C685F">
      <w:rPr>
        <w:noProof/>
        <w:color w:val="17365D" w:themeColor="text2" w:themeShade="BF"/>
        <w:lang w:val="sv-SE"/>
      </w:rPr>
      <w:t>4</w:t>
    </w:r>
    <w:r>
      <w:rPr>
        <w:color w:val="17365D" w:themeColor="text2" w:themeShade="BF"/>
      </w:rPr>
      <w:fldChar w:fldCharType="end"/>
    </w:r>
  </w:p>
  <w:p w14:paraId="213B5D63" w14:textId="584B0DA2" w:rsidR="00D15CF2" w:rsidRDefault="004878F3" w:rsidP="004878F3">
    <w:pPr>
      <w:pStyle w:val="Footer"/>
    </w:pPr>
    <w:r>
      <w:fldChar w:fldCharType="begin"/>
    </w:r>
    <w:r>
      <w:instrText xml:space="preserve"> DATE \@ "yyyy-MM-dd" </w:instrText>
    </w:r>
    <w:r>
      <w:fldChar w:fldCharType="separate"/>
    </w:r>
    <w:r w:rsidR="003C1765">
      <w:rPr>
        <w:noProof/>
      </w:rPr>
      <w:t>2022-09-22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18C85" w14:textId="77777777" w:rsidR="000C0214" w:rsidRDefault="000C0214">
      <w:r>
        <w:separator/>
      </w:r>
    </w:p>
  </w:footnote>
  <w:footnote w:type="continuationSeparator" w:id="0">
    <w:p w14:paraId="08DC6283" w14:textId="77777777" w:rsidR="000C0214" w:rsidRDefault="000C0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1D6F9706"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CF29B0">
      <w:rPr>
        <w:rFonts w:asciiTheme="minorHAnsi" w:hAnsiTheme="minorHAnsi" w:cstheme="minorHAnsi"/>
        <w:szCs w:val="24"/>
      </w:rPr>
      <w:t>RFQ-09/20-2022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5542907">
    <w:abstractNumId w:val="2"/>
  </w:num>
  <w:num w:numId="2" w16cid:durableId="1501770102">
    <w:abstractNumId w:val="7"/>
  </w:num>
  <w:num w:numId="3" w16cid:durableId="1303343413">
    <w:abstractNumId w:val="6"/>
  </w:num>
  <w:num w:numId="4" w16cid:durableId="663433980">
    <w:abstractNumId w:val="5"/>
  </w:num>
  <w:num w:numId="5" w16cid:durableId="47654306">
    <w:abstractNumId w:val="0"/>
  </w:num>
  <w:num w:numId="6" w16cid:durableId="1747413515">
    <w:abstractNumId w:val="4"/>
  </w:num>
  <w:num w:numId="7" w16cid:durableId="166555942">
    <w:abstractNumId w:val="1"/>
  </w:num>
  <w:num w:numId="8" w16cid:durableId="751970524">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5F96"/>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0214"/>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B69"/>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2A3"/>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3071"/>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765"/>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1A4"/>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2B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67B63"/>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685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AB0"/>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3C33"/>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AF626D"/>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62DF"/>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3D7F"/>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29B0"/>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88A80B8-7BEB-4716-8452-F65DA5F3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713</Words>
  <Characters>4068</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2016-10-18T02:57:00Z</cp:lastPrinted>
  <dcterms:created xsi:type="dcterms:W3CDTF">2022-09-21T04:58:00Z</dcterms:created>
  <dcterms:modified xsi:type="dcterms:W3CDTF">2022-09-21T23:20:00Z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